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6C1459BB"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bookmarkEnd w:id="1"/>
      <w:bookmarkEnd w:id="2"/>
      <w:bookmarkEnd w:id="3"/>
      <w:bookmarkEnd w:id="4"/>
      <w:r w:rsidR="0054739E">
        <w:rPr>
          <w:rStyle w:val="Strong"/>
          <w:b/>
          <w:bCs w:val="0"/>
          <w:sz w:val="24"/>
          <w:szCs w:val="24"/>
        </w:rPr>
        <w:t>25-SS001-25</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In case Tenders </w:t>
      </w:r>
      <w:proofErr w:type="gramStart"/>
      <w:r w:rsidRPr="00784610">
        <w:rPr>
          <w:rFonts w:ascii="Calibri" w:hAnsi="Calibri" w:cs="Calibri"/>
          <w:lang w:val="en-GB"/>
        </w:rPr>
        <w:t>are allowed to</w:t>
      </w:r>
      <w:proofErr w:type="gramEnd"/>
      <w:r w:rsidRPr="00784610">
        <w:rPr>
          <w:rFonts w:ascii="Calibri" w:hAnsi="Calibri" w:cs="Calibri"/>
          <w:lang w:val="en-GB"/>
        </w:rPr>
        <w:t xml:space="preserve">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bookmarkStart w:id="10" w:name="_GoBack"/>
      <w:bookmarkEnd w:id="10"/>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784610" w14:paraId="63269C81" w14:textId="77777777" w:rsidTr="006E17EC">
        <w:trPr>
          <w:cantSplit/>
          <w:tblHeader/>
        </w:trPr>
        <w:tc>
          <w:tcPr>
            <w:tcW w:w="2430" w:type="dxa"/>
            <w:shd w:val="clear" w:color="auto" w:fill="auto"/>
            <w:vAlign w:val="center"/>
          </w:tcPr>
          <w:p w14:paraId="0926894E" w14:textId="29433CF9"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14:paraId="266E364D" w14:textId="77777777"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14:paraId="6D25EDF4" w14:textId="77777777" w:rsidR="006E17EC" w:rsidRPr="00784610" w:rsidRDefault="006E17EC" w:rsidP="006E17EC">
            <w:pPr>
              <w:pStyle w:val="TableContents"/>
              <w:jc w:val="center"/>
              <w:rPr>
                <w:rFonts w:cs="Calibri"/>
                <w:b/>
              </w:rPr>
            </w:pPr>
            <w:r w:rsidRPr="00784610">
              <w:rPr>
                <w:rFonts w:cs="Calibri"/>
                <w:b/>
              </w:rPr>
              <w:t>Possible Score</w:t>
            </w:r>
          </w:p>
        </w:tc>
      </w:tr>
      <w:tr w:rsidR="006E17EC" w:rsidRPr="00784610" w14:paraId="053B03DF" w14:textId="77777777" w:rsidTr="006E17EC">
        <w:trPr>
          <w:cantSplit/>
          <w:tblHeader/>
        </w:trPr>
        <w:tc>
          <w:tcPr>
            <w:tcW w:w="2430" w:type="dxa"/>
            <w:shd w:val="clear" w:color="auto" w:fill="auto"/>
            <w:vAlign w:val="center"/>
          </w:tcPr>
          <w:p w14:paraId="5B4EEC3C" w14:textId="035947B6" w:rsidR="006E17EC" w:rsidRPr="0054739E" w:rsidRDefault="00DE3F38" w:rsidP="006E17EC">
            <w:pPr>
              <w:pStyle w:val="TableContents"/>
              <w:rPr>
                <w:rFonts w:asciiTheme="minorHAnsi" w:hAnsiTheme="minorHAnsi"/>
                <w:sz w:val="22"/>
                <w:szCs w:val="22"/>
                <w:lang w:eastAsia="en-US"/>
              </w:rPr>
            </w:pPr>
            <w:r w:rsidRPr="0054739E">
              <w:rPr>
                <w:rFonts w:asciiTheme="minorHAnsi" w:hAnsiTheme="minorHAnsi"/>
                <w:sz w:val="22"/>
                <w:szCs w:val="22"/>
                <w:lang w:eastAsia="en-US"/>
              </w:rPr>
              <w:t>Firm/consortium’s experience and reputation in similar assignments</w:t>
            </w:r>
          </w:p>
        </w:tc>
        <w:tc>
          <w:tcPr>
            <w:tcW w:w="5367" w:type="dxa"/>
            <w:shd w:val="clear" w:color="auto" w:fill="auto"/>
          </w:tcPr>
          <w:p w14:paraId="3ADDF29E" w14:textId="279FB19B" w:rsidR="006E17EC" w:rsidRPr="0054739E" w:rsidRDefault="0054739E" w:rsidP="0054739E">
            <w:pPr>
              <w:pStyle w:val="TableContents"/>
              <w:numPr>
                <w:ilvl w:val="0"/>
                <w:numId w:val="3"/>
              </w:numPr>
              <w:rPr>
                <w:rFonts w:asciiTheme="minorHAnsi" w:hAnsiTheme="minorHAnsi"/>
                <w:sz w:val="22"/>
                <w:szCs w:val="22"/>
              </w:rPr>
            </w:pPr>
            <w:r>
              <w:rPr>
                <w:rFonts w:asciiTheme="minorHAnsi" w:hAnsiTheme="minorHAnsi"/>
                <w:sz w:val="22"/>
                <w:szCs w:val="22"/>
              </w:rPr>
              <w:t>At least 2 References for similar projects</w:t>
            </w:r>
          </w:p>
        </w:tc>
        <w:tc>
          <w:tcPr>
            <w:tcW w:w="1360" w:type="dxa"/>
            <w:shd w:val="clear" w:color="auto" w:fill="auto"/>
            <w:vAlign w:val="center"/>
          </w:tcPr>
          <w:p w14:paraId="6FB170A3" w14:textId="789A1F0E" w:rsidR="006E17EC" w:rsidRPr="0054739E" w:rsidRDefault="0054739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784610" w14:paraId="613F68D6" w14:textId="77777777" w:rsidTr="006E17EC">
        <w:trPr>
          <w:cantSplit/>
          <w:tblHeader/>
        </w:trPr>
        <w:tc>
          <w:tcPr>
            <w:tcW w:w="2430" w:type="dxa"/>
            <w:shd w:val="clear" w:color="auto" w:fill="auto"/>
            <w:vAlign w:val="center"/>
          </w:tcPr>
          <w:p w14:paraId="2E171E86" w14:textId="77777777" w:rsidR="006E17EC" w:rsidRDefault="006E17EC" w:rsidP="006E17EC">
            <w:pPr>
              <w:pStyle w:val="TableContents"/>
              <w:rPr>
                <w:rFonts w:asciiTheme="minorHAnsi" w:hAnsiTheme="minorHAnsi"/>
                <w:sz w:val="22"/>
                <w:szCs w:val="22"/>
                <w:lang w:eastAsia="en-US"/>
              </w:rPr>
            </w:pPr>
          </w:p>
          <w:p w14:paraId="7A509FA9" w14:textId="56ABA7A8" w:rsidR="0054739E" w:rsidRDefault="0054739E"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 Team composition </w:t>
            </w:r>
          </w:p>
          <w:p w14:paraId="44102FCB" w14:textId="4BA64536" w:rsidR="0054739E" w:rsidRPr="0054739E" w:rsidRDefault="0054739E" w:rsidP="006E17EC">
            <w:pPr>
              <w:pStyle w:val="TableContents"/>
              <w:rPr>
                <w:rFonts w:asciiTheme="minorHAnsi" w:hAnsiTheme="minorHAnsi"/>
                <w:sz w:val="22"/>
                <w:szCs w:val="22"/>
                <w:lang w:eastAsia="en-US"/>
              </w:rPr>
            </w:pPr>
          </w:p>
        </w:tc>
        <w:tc>
          <w:tcPr>
            <w:tcW w:w="5367" w:type="dxa"/>
            <w:shd w:val="clear" w:color="auto" w:fill="auto"/>
          </w:tcPr>
          <w:p w14:paraId="4BA71FA2" w14:textId="2842934E" w:rsidR="006E17EC" w:rsidRPr="0054739E" w:rsidRDefault="0054739E" w:rsidP="0054739E">
            <w:pPr>
              <w:pStyle w:val="TableContents"/>
              <w:numPr>
                <w:ilvl w:val="0"/>
                <w:numId w:val="4"/>
              </w:numPr>
              <w:rPr>
                <w:rFonts w:asciiTheme="minorHAnsi" w:hAnsiTheme="minorHAnsi"/>
                <w:sz w:val="22"/>
                <w:szCs w:val="22"/>
              </w:rPr>
            </w:pPr>
            <w:r>
              <w:rPr>
                <w:rFonts w:asciiTheme="minorHAnsi" w:hAnsiTheme="minorHAnsi"/>
                <w:sz w:val="22"/>
                <w:szCs w:val="22"/>
              </w:rPr>
              <w:t>References and qualifications for the team with background information and checks</w:t>
            </w:r>
          </w:p>
        </w:tc>
        <w:tc>
          <w:tcPr>
            <w:tcW w:w="1360" w:type="dxa"/>
            <w:shd w:val="clear" w:color="auto" w:fill="auto"/>
            <w:vAlign w:val="center"/>
          </w:tcPr>
          <w:p w14:paraId="657554B4" w14:textId="2AE6F5D8" w:rsidR="006E17EC" w:rsidRPr="0054739E" w:rsidRDefault="007C036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54739E">
              <w:rPr>
                <w:rFonts w:asciiTheme="minorHAnsi" w:hAnsiTheme="minorHAnsi"/>
                <w:sz w:val="22"/>
                <w:szCs w:val="22"/>
                <w:lang w:eastAsia="en-US"/>
              </w:rPr>
              <w:t>0</w:t>
            </w:r>
          </w:p>
        </w:tc>
      </w:tr>
      <w:tr w:rsidR="006E17EC" w:rsidRPr="00784610" w14:paraId="7395E14D" w14:textId="77777777" w:rsidTr="006E17EC">
        <w:trPr>
          <w:cantSplit/>
          <w:tblHeader/>
        </w:trPr>
        <w:tc>
          <w:tcPr>
            <w:tcW w:w="2430" w:type="dxa"/>
            <w:shd w:val="clear" w:color="auto" w:fill="auto"/>
            <w:vAlign w:val="center"/>
          </w:tcPr>
          <w:p w14:paraId="58A5C5B6" w14:textId="4A569B5A" w:rsidR="006E17EC" w:rsidRPr="0054739E" w:rsidRDefault="0054739E" w:rsidP="006E17EC">
            <w:pPr>
              <w:pStyle w:val="TableContents"/>
              <w:rPr>
                <w:rFonts w:asciiTheme="minorHAnsi" w:hAnsiTheme="minorHAnsi"/>
                <w:sz w:val="22"/>
                <w:szCs w:val="22"/>
                <w:lang w:eastAsia="en-US"/>
              </w:rPr>
            </w:pPr>
            <w:r>
              <w:rPr>
                <w:rFonts w:asciiTheme="minorHAnsi" w:hAnsiTheme="minorHAnsi"/>
                <w:sz w:val="22"/>
                <w:szCs w:val="22"/>
                <w:lang w:eastAsia="en-US"/>
              </w:rPr>
              <w:t>Equipment/cleaning tools</w:t>
            </w:r>
          </w:p>
        </w:tc>
        <w:tc>
          <w:tcPr>
            <w:tcW w:w="5367" w:type="dxa"/>
            <w:shd w:val="clear" w:color="auto" w:fill="auto"/>
          </w:tcPr>
          <w:p w14:paraId="3FD754B4" w14:textId="354C015D" w:rsidR="00FC28A9" w:rsidRPr="0054739E" w:rsidRDefault="0054739E" w:rsidP="001D3BEC">
            <w:pPr>
              <w:pStyle w:val="TableContents"/>
              <w:numPr>
                <w:ilvl w:val="0"/>
                <w:numId w:val="7"/>
              </w:numPr>
              <w:rPr>
                <w:rFonts w:asciiTheme="minorHAnsi" w:hAnsiTheme="minorHAnsi"/>
                <w:sz w:val="22"/>
                <w:szCs w:val="22"/>
              </w:rPr>
            </w:pPr>
            <w:r>
              <w:rPr>
                <w:rFonts w:asciiTheme="minorHAnsi" w:hAnsiTheme="minorHAnsi"/>
                <w:sz w:val="22"/>
                <w:szCs w:val="22"/>
              </w:rPr>
              <w:t>List of cleaning tools</w:t>
            </w:r>
          </w:p>
          <w:p w14:paraId="23A8F695" w14:textId="4B4BF574" w:rsidR="006E17EC" w:rsidRPr="0054739E" w:rsidRDefault="006E17EC" w:rsidP="0054739E">
            <w:pPr>
              <w:pStyle w:val="TableContents"/>
              <w:ind w:left="720"/>
              <w:rPr>
                <w:rFonts w:asciiTheme="minorHAnsi" w:hAnsiTheme="minorHAnsi"/>
                <w:sz w:val="22"/>
                <w:szCs w:val="22"/>
              </w:rPr>
            </w:pPr>
          </w:p>
        </w:tc>
        <w:tc>
          <w:tcPr>
            <w:tcW w:w="1360" w:type="dxa"/>
            <w:shd w:val="clear" w:color="auto" w:fill="auto"/>
            <w:vAlign w:val="center"/>
          </w:tcPr>
          <w:p w14:paraId="240875A4" w14:textId="685F40E0" w:rsidR="006E17EC" w:rsidRPr="0054739E" w:rsidRDefault="0054739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784610" w14:paraId="59453870" w14:textId="77777777" w:rsidTr="0054739E">
        <w:trPr>
          <w:cantSplit/>
          <w:trHeight w:val="478"/>
          <w:tblHeader/>
        </w:trPr>
        <w:tc>
          <w:tcPr>
            <w:tcW w:w="2430" w:type="dxa"/>
            <w:shd w:val="clear" w:color="auto" w:fill="auto"/>
            <w:vAlign w:val="center"/>
          </w:tcPr>
          <w:p w14:paraId="57F1472D" w14:textId="2C6909F1" w:rsidR="006E17EC" w:rsidRPr="0054739E" w:rsidRDefault="0054739E"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Clear schedule</w:t>
            </w:r>
          </w:p>
        </w:tc>
        <w:tc>
          <w:tcPr>
            <w:tcW w:w="5367" w:type="dxa"/>
            <w:shd w:val="clear" w:color="auto" w:fill="auto"/>
          </w:tcPr>
          <w:p w14:paraId="375ED5B7" w14:textId="5FA5F042" w:rsidR="006E17EC" w:rsidRPr="0054739E" w:rsidRDefault="0054739E"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Clear </w:t>
            </w:r>
            <w:r w:rsidR="0073091F">
              <w:rPr>
                <w:rFonts w:asciiTheme="minorHAnsi" w:eastAsiaTheme="minorEastAsia" w:hAnsiTheme="minorHAnsi"/>
                <w:color w:val="000000"/>
                <w:sz w:val="22"/>
                <w:lang w:val="en-GB"/>
              </w:rPr>
              <w:t>work plan</w:t>
            </w:r>
            <w:r>
              <w:rPr>
                <w:rFonts w:asciiTheme="minorHAnsi" w:eastAsiaTheme="minorEastAsia" w:hAnsiTheme="minorHAnsi"/>
                <w:color w:val="000000"/>
                <w:sz w:val="22"/>
                <w:lang w:val="en-GB"/>
              </w:rPr>
              <w:t xml:space="preserve"> or schedule</w:t>
            </w:r>
          </w:p>
        </w:tc>
        <w:tc>
          <w:tcPr>
            <w:tcW w:w="1360" w:type="dxa"/>
            <w:shd w:val="clear" w:color="auto" w:fill="auto"/>
            <w:vAlign w:val="center"/>
          </w:tcPr>
          <w:p w14:paraId="4C399CE7" w14:textId="7B302B70" w:rsidR="006E17EC" w:rsidRPr="0054739E" w:rsidRDefault="0054739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F659C" w:rsidRPr="00784610" w14:paraId="2B441781" w14:textId="77777777" w:rsidTr="00E93264">
        <w:trPr>
          <w:cantSplit/>
          <w:tblHeader/>
        </w:trPr>
        <w:tc>
          <w:tcPr>
            <w:tcW w:w="2430" w:type="dxa"/>
            <w:shd w:val="clear" w:color="auto" w:fill="auto"/>
            <w:vAlign w:val="center"/>
          </w:tcPr>
          <w:p w14:paraId="3CD3E63A" w14:textId="563DF950" w:rsidR="003F659C" w:rsidRPr="0054739E" w:rsidRDefault="0054739E" w:rsidP="003F659C">
            <w:pPr>
              <w:pStyle w:val="TableContents"/>
              <w:jc w:val="both"/>
              <w:rPr>
                <w:rFonts w:asciiTheme="minorHAnsi" w:hAnsiTheme="minorHAnsi"/>
                <w:sz w:val="22"/>
                <w:szCs w:val="22"/>
                <w:lang w:eastAsia="en-US"/>
              </w:rPr>
            </w:pPr>
            <w:r>
              <w:rPr>
                <w:rFonts w:asciiTheme="minorHAnsi" w:hAnsiTheme="minorHAnsi"/>
                <w:sz w:val="22"/>
                <w:szCs w:val="22"/>
                <w:lang w:eastAsia="en-US"/>
              </w:rPr>
              <w:t>Staff appearance and uniform</w:t>
            </w:r>
          </w:p>
        </w:tc>
        <w:tc>
          <w:tcPr>
            <w:tcW w:w="5367" w:type="dxa"/>
            <w:shd w:val="clear" w:color="auto" w:fill="auto"/>
          </w:tcPr>
          <w:p w14:paraId="283419CF" w14:textId="66019621" w:rsidR="003F659C" w:rsidRPr="0054739E" w:rsidRDefault="0054739E" w:rsidP="003F659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Pictures of Uniform</w:t>
            </w:r>
          </w:p>
        </w:tc>
        <w:tc>
          <w:tcPr>
            <w:tcW w:w="1360" w:type="dxa"/>
            <w:shd w:val="clear" w:color="auto" w:fill="auto"/>
            <w:vAlign w:val="center"/>
          </w:tcPr>
          <w:p w14:paraId="71CEF2C3" w14:textId="11B18EE3" w:rsidR="003F659C" w:rsidRPr="0054739E" w:rsidRDefault="007C0361" w:rsidP="003F659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1"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1"/>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2" w:name="_Toc374271007"/>
      <w:r w:rsidRPr="00784610">
        <w:rPr>
          <w:lang w:val="en-GB"/>
        </w:rPr>
        <w:t>Evaluation of financial components</w:t>
      </w:r>
      <w:bookmarkEnd w:id="12"/>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3" w:name="_Toc374271008"/>
      <w:r w:rsidRPr="00784610">
        <w:rPr>
          <w:lang w:val="en-GB"/>
        </w:rPr>
        <w:t>Evaluation of technical and financial components for total scoring</w:t>
      </w:r>
      <w:bookmarkEnd w:id="13"/>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511AF771" w:rsidR="008E3CC3" w:rsidRPr="00784610" w:rsidRDefault="008E3CC3" w:rsidP="008E3CC3">
      <w:pPr>
        <w:spacing w:before="120"/>
        <w:ind w:left="709"/>
        <w:rPr>
          <w:rFonts w:ascii="Calibri" w:hAnsi="Calibri"/>
          <w:b/>
          <w:lang w:val="en-GB"/>
        </w:rPr>
      </w:pPr>
      <w:bookmarkStart w:id="14" w:name="_Hlk26878494"/>
      <w:r w:rsidRPr="00784610">
        <w:rPr>
          <w:rFonts w:ascii="Calibri" w:hAnsi="Calibri"/>
          <w:b/>
          <w:lang w:val="en-GB"/>
        </w:rPr>
        <w:t>E = (ts * tw) + (</w:t>
      </w:r>
      <w:ins w:id="15" w:author="Sven Erik" w:date="2020-08-26T15:42:00Z">
        <w:r w:rsidR="00D87E1D">
          <w:rPr>
            <w:rFonts w:ascii="Calibri" w:hAnsi="Calibri"/>
            <w:b/>
            <w:lang w:val="en-GB"/>
          </w:rPr>
          <w:t>(</w:t>
        </w:r>
      </w:ins>
      <w:r w:rsidR="003F4257">
        <w:rPr>
          <w:rFonts w:ascii="Calibri" w:hAnsi="Calibri"/>
          <w:b/>
          <w:lang w:val="en-GB"/>
        </w:rPr>
        <w:t>lc</w:t>
      </w:r>
      <w:r w:rsidRPr="00784610">
        <w:rPr>
          <w:rFonts w:ascii="Calibri" w:hAnsi="Calibri"/>
          <w:b/>
          <w:lang w:val="en-GB"/>
        </w:rPr>
        <w:t xml:space="preserve"> / </w:t>
      </w:r>
      <w:r w:rsidR="003F4257">
        <w:rPr>
          <w:rFonts w:ascii="Calibri" w:hAnsi="Calibri"/>
          <w:b/>
          <w:lang w:val="en-GB"/>
        </w:rPr>
        <w:t>t</w:t>
      </w:r>
      <w:r w:rsidRPr="00784610">
        <w:rPr>
          <w:rFonts w:ascii="Calibri" w:hAnsi="Calibri"/>
          <w:b/>
          <w:lang w:val="en-GB"/>
        </w:rPr>
        <w:t>c</w:t>
      </w:r>
      <w:ins w:id="16"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lastRenderedPageBreak/>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7"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7"/>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8"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4"/>
    </w:p>
    <w:p w14:paraId="21407163" w14:textId="430B1926" w:rsidR="00D87E1D" w:rsidRPr="00784610" w:rsidRDefault="00D87E1D" w:rsidP="008E3CC3">
      <w:pPr>
        <w:ind w:left="1701"/>
        <w:rPr>
          <w:rFonts w:ascii="Calibri" w:hAnsi="Calibri"/>
          <w:sz w:val="20"/>
          <w:szCs w:val="20"/>
          <w:lang w:val="en-GB"/>
        </w:rPr>
      </w:pPr>
      <w:ins w:id="19" w:author="Sven Erik" w:date="2020-08-26T15:42:00Z">
        <w:r>
          <w:rPr>
            <w:rFonts w:ascii="Calibri" w:hAnsi="Calibri"/>
            <w:sz w:val="20"/>
            <w:szCs w:val="20"/>
            <w:lang w:val="en-GB"/>
          </w:rPr>
          <w:t xml:space="preserve">fw = financial </w:t>
        </w:r>
      </w:ins>
      <w:ins w:id="20"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ABF92" w14:textId="77777777" w:rsidR="00E84890" w:rsidRDefault="00E84890">
      <w:r>
        <w:separator/>
      </w:r>
    </w:p>
  </w:endnote>
  <w:endnote w:type="continuationSeparator" w:id="0">
    <w:p w14:paraId="4F979B34" w14:textId="77777777" w:rsidR="00E84890" w:rsidRDefault="00E84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D62FD" w14:textId="77777777" w:rsidR="00C65600" w:rsidRDefault="00C65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B97741E" w:rsidR="00D15CF2" w:rsidRDefault="004878F3" w:rsidP="004878F3">
    <w:pPr>
      <w:pStyle w:val="Footer"/>
    </w:pPr>
    <w:r>
      <w:fldChar w:fldCharType="begin"/>
    </w:r>
    <w:r>
      <w:instrText xml:space="preserve"> DATE \@ "yyyy-MM-dd" </w:instrText>
    </w:r>
    <w:r>
      <w:fldChar w:fldCharType="separate"/>
    </w:r>
    <w:r w:rsidR="0073091F">
      <w:rPr>
        <w:noProof/>
      </w:rPr>
      <w:t>2025-01-09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9A3E5" w14:textId="77777777" w:rsidR="00C65600" w:rsidRDefault="00C656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A6BBD" w14:textId="77777777" w:rsidR="00E84890" w:rsidRDefault="00E84890">
      <w:r>
        <w:separator/>
      </w:r>
    </w:p>
  </w:footnote>
  <w:footnote w:type="continuationSeparator" w:id="0">
    <w:p w14:paraId="39C32151" w14:textId="77777777" w:rsidR="00E84890" w:rsidRDefault="00E84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0858F" w14:textId="77777777" w:rsidR="00C65600" w:rsidRDefault="00C656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3A4FC" w14:textId="77777777" w:rsidR="00C65600" w:rsidRDefault="00C656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77DDA111"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0648"/>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4257"/>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739E"/>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1F"/>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361"/>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45"/>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B70EE"/>
    <w:rsid w:val="009C016B"/>
    <w:rsid w:val="009C0921"/>
    <w:rsid w:val="009C1A99"/>
    <w:rsid w:val="009C2CC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600"/>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4890"/>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5C4C"/>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F31B6E0-3721-4008-B771-862BB130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744</Words>
  <Characters>3838</Characters>
  <Application>Microsoft Office Word</Application>
  <DocSecurity>0</DocSecurity>
  <Lines>96</Lines>
  <Paragraphs>58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4531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4</cp:revision>
  <cp:lastPrinted>2016-10-18T02:57:00Z</cp:lastPrinted>
  <dcterms:created xsi:type="dcterms:W3CDTF">2025-01-08T21:26:00Z</dcterms:created>
  <dcterms:modified xsi:type="dcterms:W3CDTF">2025-01-08T21:38:00Z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669b2db965bc3690190c03959bd36b060ffa72edc98f90022092886e7b8b9ea3</vt:lpwstr>
  </property>
</Properties>
</file>